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5E05A" w14:textId="77777777" w:rsidR="00132808" w:rsidRPr="003E0CB9" w:rsidRDefault="00546962" w:rsidP="00C90089">
      <w:pPr>
        <w:jc w:val="center"/>
        <w:rPr>
          <w:b/>
          <w:sz w:val="32"/>
        </w:rPr>
      </w:pPr>
      <w:bookmarkStart w:id="0" w:name="_GoBack"/>
      <w:commentRangeStart w:id="1"/>
      <w:commentRangeStart w:id="2"/>
      <w:commentRangeStart w:id="3"/>
      <w:ins w:id="4" w:author="AmandaNicoleBrewer" w:date="2014-07-09T11:28:00Z">
        <w:r>
          <w:rPr>
            <w:b/>
            <w:noProof/>
            <w:sz w:val="32"/>
            <w:rPrChange w:id="5" w:author="Unknown">
              <w:rPr>
                <w:noProof/>
              </w:rPr>
            </w:rPrChange>
          </w:rPr>
          <mc:AlternateContent>
            <mc:Choice Requires="wps">
              <w:drawing>
                <wp:anchor distT="0" distB="0" distL="114300" distR="114300" simplePos="0" relativeHeight="251660288" behindDoc="0" locked="0" layoutInCell="1" allowOverlap="1" wp14:anchorId="7A51EC53" wp14:editId="33E41700">
                  <wp:simplePos x="0" y="0"/>
                  <wp:positionH relativeFrom="column">
                    <wp:posOffset>6874510</wp:posOffset>
                  </wp:positionH>
                  <wp:positionV relativeFrom="paragraph">
                    <wp:posOffset>-789305</wp:posOffset>
                  </wp:positionV>
                  <wp:extent cx="2121535" cy="4610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1535"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8A5D7" w14:textId="77777777" w:rsidR="00E9282E" w:rsidRPr="003B78F1" w:rsidRDefault="00E9282E" w:rsidP="00E03605">
                              <w:pPr>
                                <w:jc w:val="right"/>
                                <w:rPr>
                                  <w:rFonts w:cstheme="minorHAnsi"/>
                                  <w:b/>
                                  <w:sz w:val="32"/>
                                  <w:szCs w:val="32"/>
                                </w:rPr>
                              </w:pPr>
                              <w:r w:rsidRPr="003B78F1">
                                <w:rPr>
                                  <w:rFonts w:cstheme="minorHAnsi"/>
                                  <w:b/>
                                  <w:sz w:val="32"/>
                                  <w:szCs w:val="32"/>
                                </w:rPr>
                                <w:t>Handout #</w:t>
                              </w:r>
                              <w:del w:id="6" w:author="AmandaNicoleBrewer" w:date="2014-07-09T11:28:00Z">
                                <w:r w:rsidRPr="003B78F1" w:rsidDel="00E03605">
                                  <w:rPr>
                                    <w:rFonts w:cstheme="minorHAnsi"/>
                                    <w:b/>
                                    <w:sz w:val="32"/>
                                    <w:szCs w:val="32"/>
                                  </w:rPr>
                                  <w:delText>14</w:delText>
                                </w:r>
                              </w:del>
                              <w:ins w:id="7" w:author="AmandaNicoleBrewer" w:date="2014-07-09T11:28:00Z">
                                <w:r w:rsidRPr="003B78F1">
                                  <w:rPr>
                                    <w:rFonts w:cstheme="minorHAnsi"/>
                                    <w:b/>
                                    <w:sz w:val="32"/>
                                    <w:szCs w:val="32"/>
                                  </w:rPr>
                                  <w:t>1</w:t>
                                </w:r>
                                <w:r>
                                  <w:rPr>
                                    <w:rFonts w:cstheme="minorHAnsi"/>
                                    <w:b/>
                                    <w:sz w:val="32"/>
                                    <w:szCs w:val="32"/>
                                  </w:rPr>
                                  <w:t>5</w:t>
                                </w:r>
                              </w:ins>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51EC53" id="_x0000_t202" coordsize="21600,21600" o:spt="202" path="m,l,21600r21600,l21600,xe">
                  <v:stroke joinstyle="miter"/>
                  <v:path gradientshapeok="t" o:connecttype="rect"/>
                </v:shapetype>
                <v:shape id="Text Box 2" o:spid="_x0000_s1026" type="#_x0000_t202" style="position:absolute;left:0;text-align:left;margin-left:541.3pt;margin-top:-62.15pt;width:167.05pt;height:36.3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hPuswIAALk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MojML4MsaoBBuZhVAr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" filled="f" stroked="f">
                  <v:textbox style="mso-fit-shape-to-text:t">
                    <w:txbxContent>
                      <w:p w14:paraId="37C8A5D7" w14:textId="77777777" w:rsidR="00E9282E" w:rsidRPr="003B78F1" w:rsidRDefault="00E9282E" w:rsidP="00E03605">
                        <w:pPr>
                          <w:jc w:val="right"/>
                          <w:rPr>
                            <w:rFonts w:cstheme="minorHAnsi"/>
                            <w:b/>
                            <w:sz w:val="32"/>
                            <w:szCs w:val="32"/>
                          </w:rPr>
                        </w:pPr>
                        <w:r w:rsidRPr="003B78F1">
                          <w:rPr>
                            <w:rFonts w:cstheme="minorHAnsi"/>
                            <w:b/>
                            <w:sz w:val="32"/>
                            <w:szCs w:val="32"/>
                          </w:rPr>
                          <w:t>Handout #</w:t>
                        </w:r>
                        <w:del w:id="8" w:author="AmandaNicoleBrewer" w:date="2014-07-09T11:28:00Z">
                          <w:r w:rsidRPr="003B78F1" w:rsidDel="00E03605">
                            <w:rPr>
                              <w:rFonts w:cstheme="minorHAnsi"/>
                              <w:b/>
                              <w:sz w:val="32"/>
                              <w:szCs w:val="32"/>
                            </w:rPr>
                            <w:delText>14</w:delText>
                          </w:r>
                        </w:del>
                        <w:ins w:id="9" w:author="AmandaNicoleBrewer" w:date="2014-07-09T11:28:00Z">
                          <w:r w:rsidRPr="003B78F1">
                            <w:rPr>
                              <w:rFonts w:cstheme="minorHAnsi"/>
                              <w:b/>
                              <w:sz w:val="32"/>
                              <w:szCs w:val="32"/>
                            </w:rPr>
                            <w:t>1</w:t>
                          </w:r>
                          <w:r>
                            <w:rPr>
                              <w:rFonts w:cstheme="minorHAnsi"/>
                              <w:b/>
                              <w:sz w:val="32"/>
                              <w:szCs w:val="32"/>
                            </w:rPr>
                            <w:t>5</w:t>
                          </w:r>
                        </w:ins>
                      </w:p>
                    </w:txbxContent>
                  </v:textbox>
                </v:shape>
              </w:pict>
            </mc:Fallback>
          </mc:AlternateContent>
        </w:r>
      </w:ins>
      <w:ins w:id="10" w:author="Michael Lang" w:date="2014-10-03T10:33:00Z">
        <w:r w:rsidR="00422E73">
          <w:rPr>
            <w:b/>
            <w:sz w:val="32"/>
          </w:rPr>
          <w:t>I</w:t>
        </w:r>
      </w:ins>
      <w:del w:id="11" w:author="Michael Lang" w:date="2014-10-03T10:33:00Z">
        <w:r w:rsidR="00C90089" w:rsidRPr="003E0CB9" w:rsidDel="00422E73">
          <w:rPr>
            <w:b/>
            <w:sz w:val="32"/>
          </w:rPr>
          <w:delText>Lesson</w:delText>
        </w:r>
        <w:commentRangeEnd w:id="1"/>
        <w:r w:rsidR="00B506A8" w:rsidDel="00422E73">
          <w:rPr>
            <w:rStyle w:val="CommentReference"/>
          </w:rPr>
          <w:commentReference w:id="1"/>
        </w:r>
        <w:commentRangeEnd w:id="2"/>
        <w:r w:rsidR="00B506A8" w:rsidDel="00422E73">
          <w:rPr>
            <w:rStyle w:val="CommentReference"/>
          </w:rPr>
          <w:commentReference w:id="2"/>
        </w:r>
        <w:commentRangeEnd w:id="3"/>
        <w:r w:rsidR="00B506A8" w:rsidDel="00422E73">
          <w:rPr>
            <w:rStyle w:val="CommentReference"/>
          </w:rPr>
          <w:commentReference w:id="3"/>
        </w:r>
        <w:r w:rsidR="00C90089" w:rsidRPr="003E0CB9" w:rsidDel="00422E73">
          <w:rPr>
            <w:b/>
            <w:sz w:val="32"/>
          </w:rPr>
          <w:delText xml:space="preserve"> Title</w:delText>
        </w:r>
      </w:del>
      <w:ins w:id="12" w:author="jdrach" w:date="2014-07-29T10:13:00Z">
        <w:del w:id="13" w:author="Michael Lang" w:date="2014-10-03T10:33:00Z">
          <w:r w:rsidR="00B506A8" w:rsidDel="00422E73">
            <w:rPr>
              <w:b/>
              <w:sz w:val="32"/>
            </w:rPr>
            <w:delText>I</w:delText>
          </w:r>
        </w:del>
        <w:r w:rsidR="00B506A8">
          <w:rPr>
            <w:b/>
            <w:sz w:val="32"/>
          </w:rPr>
          <w:t>dentifying the Main Idea</w:t>
        </w:r>
      </w:ins>
      <w:ins w:id="14" w:author="jdrach" w:date="2014-07-29T11:02:00Z">
        <w:r w:rsidR="00E53BF4">
          <w:rPr>
            <w:b/>
            <w:sz w:val="32"/>
          </w:rPr>
          <w:t xml:space="preserve"> Using</w:t>
        </w:r>
        <w:del w:id="15" w:author="Michael Lang" w:date="2014-10-03T10:34:00Z">
          <w:r w:rsidR="00E53BF4" w:rsidDel="00422E73">
            <w:rPr>
              <w:b/>
              <w:sz w:val="32"/>
            </w:rPr>
            <w:delText xml:space="preserve"> the</w:delText>
          </w:r>
        </w:del>
        <w:r w:rsidR="00E53BF4">
          <w:rPr>
            <w:b/>
            <w:sz w:val="32"/>
          </w:rPr>
          <w:t xml:space="preserve"> Scaffold</w:t>
        </w:r>
      </w:ins>
      <w:ins w:id="16" w:author="Michael Lang" w:date="2014-10-03T10:34:00Z">
        <w:r w:rsidR="00422E73">
          <w:rPr>
            <w:b/>
            <w:sz w:val="32"/>
          </w:rPr>
          <w:t>ed</w:t>
        </w:r>
      </w:ins>
      <w:ins w:id="17" w:author="jdrach" w:date="2014-07-29T11:02:00Z">
        <w:r w:rsidR="00E53BF4">
          <w:rPr>
            <w:b/>
            <w:sz w:val="32"/>
          </w:rPr>
          <w:t xml:space="preserve"> Instruction</w:t>
        </w:r>
      </w:ins>
      <w:bookmarkEnd w:id="0"/>
      <w:ins w:id="18" w:author="mwagner" w:date="2014-08-22T11:28:00Z">
        <w:del w:id="19" w:author="Michael Lang" w:date="2014-10-03T10:34:00Z">
          <w:r w:rsidR="002D45CA" w:rsidDel="00422E73">
            <w:rPr>
              <w:b/>
              <w:sz w:val="32"/>
            </w:rPr>
            <w:delText>(</w:delText>
          </w:r>
        </w:del>
        <w:del w:id="20" w:author="Owner" w:date="2014-09-19T15:16:00Z">
          <w:r w:rsidR="002D45CA" w:rsidDel="00546962">
            <w:rPr>
              <w:b/>
              <w:sz w:val="32"/>
            </w:rPr>
            <w:delText>Revised)</w:delText>
          </w:r>
        </w:del>
      </w:ins>
      <w:ins w:id="21" w:author="Owner" w:date="2014-09-19T15:16:00Z">
        <w:del w:id="22" w:author="Michael Lang" w:date="2014-10-03T10:34:00Z">
          <w:r w:rsidDel="00422E73">
            <w:rPr>
              <w:b/>
              <w:sz w:val="32"/>
            </w:rPr>
            <w:delText>FINAL</w:delText>
          </w:r>
        </w:del>
      </w:ins>
    </w:p>
    <w:tbl>
      <w:tblPr>
        <w:tblStyle w:val="PlainTable11"/>
        <w:tblW w:w="0" w:type="auto"/>
        <w:tblLook w:val="04A0" w:firstRow="1" w:lastRow="0" w:firstColumn="1" w:lastColumn="0" w:noHBand="0" w:noVBand="1"/>
      </w:tblPr>
      <w:tblGrid>
        <w:gridCol w:w="6475"/>
        <w:gridCol w:w="6475"/>
      </w:tblGrid>
      <w:tr w:rsidR="00992C56" w14:paraId="33169169" w14:textId="77777777" w:rsidTr="00992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14:paraId="524CB52F" w14:textId="77777777" w:rsidR="00992C56" w:rsidRPr="00E450C8" w:rsidRDefault="00992C56" w:rsidP="00C90089">
            <w:r>
              <w:t>Standard(s</w:t>
            </w:r>
            <w:r w:rsidRPr="00E450C8">
              <w:t xml:space="preserve">): </w:t>
            </w:r>
            <w:ins w:id="23" w:author="K" w:date="2014-07-11T13:51:00Z">
              <w:r w:rsidR="00E450C8" w:rsidRPr="00E450C8">
                <w:t xml:space="preserve">  </w:t>
              </w:r>
            </w:ins>
            <w:ins w:id="24" w:author="K" w:date="2014-07-11T13:52:00Z">
              <w:r w:rsidR="00E450C8" w:rsidRPr="00E450C8">
                <w:t>RI.4.2</w:t>
              </w:r>
            </w:ins>
          </w:p>
        </w:tc>
        <w:tc>
          <w:tcPr>
            <w:tcW w:w="6475" w:type="dxa"/>
          </w:tcPr>
          <w:p w14:paraId="63CFB9C4" w14:textId="77777777" w:rsidR="00992C56" w:rsidRDefault="00992C56" w:rsidP="00C90089">
            <w:pPr>
              <w:cnfStyle w:val="100000000000" w:firstRow="1" w:lastRow="0" w:firstColumn="0" w:lastColumn="0" w:oddVBand="0" w:evenVBand="0" w:oddHBand="0" w:evenHBand="0" w:firstRowFirstColumn="0" w:firstRowLastColumn="0" w:lastRowFirstColumn="0" w:lastRowLastColumn="0"/>
            </w:pPr>
            <w:r>
              <w:t>Instructional Shift</w:t>
            </w:r>
            <w:r w:rsidR="0081514C">
              <w:t>(s)</w:t>
            </w:r>
            <w:r>
              <w:t xml:space="preserve"> and Explanation: </w:t>
            </w:r>
            <w:ins w:id="25" w:author="K" w:date="2014-07-11T13:58:00Z">
              <w:r w:rsidR="00147A36">
                <w:t>Evidence: this requires students to answer questions based on their understanding of having read a text.</w:t>
              </w:r>
            </w:ins>
          </w:p>
        </w:tc>
      </w:tr>
      <w:tr w:rsidR="00992C56" w14:paraId="275AD986" w14:textId="77777777" w:rsidTr="00992C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14:paraId="03D530A1" w14:textId="77777777" w:rsidR="00992C56" w:rsidRDefault="00992C56" w:rsidP="00C90089">
            <w:r>
              <w:t>Length of Lesson:</w:t>
            </w:r>
            <w:ins w:id="26" w:author="K" w:date="2014-07-11T13:52:00Z">
              <w:r w:rsidR="00E450C8">
                <w:t xml:space="preserve">  2 hours</w:t>
              </w:r>
            </w:ins>
          </w:p>
        </w:tc>
        <w:tc>
          <w:tcPr>
            <w:tcW w:w="6475" w:type="dxa"/>
          </w:tcPr>
          <w:p w14:paraId="24B74EE8" w14:textId="77777777" w:rsidR="00992C56" w:rsidRPr="00992C56" w:rsidRDefault="00992C56" w:rsidP="00C90089">
            <w:pPr>
              <w:cnfStyle w:val="000000100000" w:firstRow="0" w:lastRow="0" w:firstColumn="0" w:lastColumn="0" w:oddVBand="0" w:evenVBand="0" w:oddHBand="1" w:evenHBand="0" w:firstRowFirstColumn="0" w:firstRowLastColumn="0" w:lastRowFirstColumn="0" w:lastRowLastColumn="0"/>
              <w:rPr>
                <w:b/>
              </w:rPr>
            </w:pPr>
            <w:r w:rsidRPr="00992C56">
              <w:rPr>
                <w:b/>
              </w:rPr>
              <w:t>EFL’s Targeted:</w:t>
            </w:r>
            <w:ins w:id="27" w:author="K" w:date="2014-07-11T13:53:00Z">
              <w:r w:rsidR="00E450C8">
                <w:rPr>
                  <w:b/>
                </w:rPr>
                <w:t xml:space="preserve">  4-5</w:t>
              </w:r>
            </w:ins>
          </w:p>
        </w:tc>
      </w:tr>
      <w:tr w:rsidR="003E0CB9" w14:paraId="34F54507" w14:textId="77777777" w:rsidTr="008231B9">
        <w:tc>
          <w:tcPr>
            <w:cnfStyle w:val="001000000000" w:firstRow="0" w:lastRow="0" w:firstColumn="1" w:lastColumn="0" w:oddVBand="0" w:evenVBand="0" w:oddHBand="0" w:evenHBand="0" w:firstRowFirstColumn="0" w:firstRowLastColumn="0" w:lastRowFirstColumn="0" w:lastRowLastColumn="0"/>
            <w:tcW w:w="12950" w:type="dxa"/>
            <w:gridSpan w:val="2"/>
          </w:tcPr>
          <w:p w14:paraId="6357A8D8" w14:textId="77777777" w:rsidR="003E0CB9" w:rsidRDefault="003E0CB9" w:rsidP="00C90089">
            <w:r>
              <w:t xml:space="preserve">Materials and Resources Needed: </w:t>
            </w:r>
          </w:p>
        </w:tc>
      </w:tr>
    </w:tbl>
    <w:p w14:paraId="40660039" w14:textId="77777777" w:rsidR="00C90089" w:rsidRDefault="00C90089" w:rsidP="00C90089">
      <w:pPr>
        <w:jc w:val="center"/>
      </w:pPr>
    </w:p>
    <w:tbl>
      <w:tblPr>
        <w:tblStyle w:val="PlainTable11"/>
        <w:tblW w:w="0" w:type="auto"/>
        <w:tblLook w:val="04A0" w:firstRow="1" w:lastRow="0" w:firstColumn="1" w:lastColumn="0" w:noHBand="0" w:noVBand="1"/>
      </w:tblPr>
      <w:tblGrid>
        <w:gridCol w:w="3234"/>
        <w:gridCol w:w="3234"/>
        <w:gridCol w:w="3234"/>
        <w:gridCol w:w="3234"/>
      </w:tblGrid>
      <w:tr w:rsidR="00C90089" w14:paraId="4332896F" w14:textId="77777777" w:rsidTr="00C90089">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3234" w:type="dxa"/>
          </w:tcPr>
          <w:p w14:paraId="24236D04" w14:textId="77777777" w:rsidR="00C90089" w:rsidRDefault="00C90089" w:rsidP="00C90089">
            <w:r>
              <w:t>Objective</w:t>
            </w:r>
          </w:p>
        </w:tc>
        <w:tc>
          <w:tcPr>
            <w:tcW w:w="3234" w:type="dxa"/>
          </w:tcPr>
          <w:p w14:paraId="7E19F1EA" w14:textId="77777777" w:rsidR="00C90089" w:rsidRDefault="00C90089" w:rsidP="00C90089">
            <w:pPr>
              <w:cnfStyle w:val="100000000000" w:firstRow="1" w:lastRow="0" w:firstColumn="0" w:lastColumn="0" w:oddVBand="0" w:evenVBand="0" w:oddHBand="0" w:evenHBand="0" w:firstRowFirstColumn="0" w:firstRowLastColumn="0" w:lastRowFirstColumn="0" w:lastRowLastColumn="0"/>
            </w:pPr>
            <w:r>
              <w:t>DOK Level</w:t>
            </w:r>
            <w:r w:rsidR="00E26BC7">
              <w:t>(s)</w:t>
            </w:r>
          </w:p>
        </w:tc>
        <w:tc>
          <w:tcPr>
            <w:tcW w:w="3234" w:type="dxa"/>
          </w:tcPr>
          <w:p w14:paraId="44629871" w14:textId="77777777" w:rsidR="00C90089" w:rsidRDefault="00C90089" w:rsidP="00C90089">
            <w:pPr>
              <w:cnfStyle w:val="100000000000" w:firstRow="1" w:lastRow="0" w:firstColumn="0" w:lastColumn="0" w:oddVBand="0" w:evenVBand="0" w:oddHBand="0" w:evenHBand="0" w:firstRowFirstColumn="0" w:firstRowLastColumn="0" w:lastRowFirstColumn="0" w:lastRowLastColumn="0"/>
            </w:pPr>
            <w:r>
              <w:t>Activity</w:t>
            </w:r>
            <w:r w:rsidR="00992C56">
              <w:t>(ies)</w:t>
            </w:r>
          </w:p>
        </w:tc>
        <w:tc>
          <w:tcPr>
            <w:tcW w:w="3234" w:type="dxa"/>
          </w:tcPr>
          <w:p w14:paraId="157EF966" w14:textId="77777777" w:rsidR="00C90089" w:rsidRDefault="00C90089" w:rsidP="00C90089">
            <w:pPr>
              <w:cnfStyle w:val="100000000000" w:firstRow="1" w:lastRow="0" w:firstColumn="0" w:lastColumn="0" w:oddVBand="0" w:evenVBand="0" w:oddHBand="0" w:evenHBand="0" w:firstRowFirstColumn="0" w:firstRowLastColumn="0" w:lastRowFirstColumn="0" w:lastRowLastColumn="0"/>
            </w:pPr>
            <w:r>
              <w:t>Assessment</w:t>
            </w:r>
            <w:r w:rsidR="00FE5EE2">
              <w:t>(s)</w:t>
            </w:r>
            <w:r>
              <w:t>/Check</w:t>
            </w:r>
            <w:r w:rsidR="00FE5EE2">
              <w:t>(s)</w:t>
            </w:r>
            <w:r>
              <w:t xml:space="preserve"> for Understanding</w:t>
            </w:r>
          </w:p>
        </w:tc>
      </w:tr>
      <w:tr w:rsidR="00C90089" w14:paraId="02A4F009" w14:textId="77777777"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14:paraId="04CF36D4" w14:textId="77777777" w:rsidR="00C90089" w:rsidRPr="00E450C8" w:rsidRDefault="00E450C8" w:rsidP="00C90089">
            <w:pPr>
              <w:spacing w:after="160" w:line="259" w:lineRule="auto"/>
              <w:rPr>
                <w:rPrChange w:id="28" w:author="K" w:date="2014-07-11T13:56:00Z">
                  <w:rPr>
                    <w:b w:val="0"/>
                    <w:bCs w:val="0"/>
                  </w:rPr>
                </w:rPrChange>
              </w:rPr>
            </w:pPr>
            <w:ins w:id="29" w:author="K" w:date="2014-07-11T13:54:00Z">
              <w:r w:rsidRPr="00E450C8">
                <w:t>T</w:t>
              </w:r>
              <w:r w:rsidRPr="00147A36">
                <w:t>o determine the main idea of a text and explain how it supported by key details</w:t>
              </w:r>
            </w:ins>
          </w:p>
        </w:tc>
        <w:tc>
          <w:tcPr>
            <w:tcW w:w="3234" w:type="dxa"/>
          </w:tcPr>
          <w:p w14:paraId="1C770BC7" w14:textId="77777777" w:rsidR="00C90089" w:rsidRDefault="00E450C8" w:rsidP="00C90089">
            <w:pPr>
              <w:cnfStyle w:val="000000100000" w:firstRow="0" w:lastRow="0" w:firstColumn="0" w:lastColumn="0" w:oddVBand="0" w:evenVBand="0" w:oddHBand="1" w:evenHBand="0" w:firstRowFirstColumn="0" w:firstRowLastColumn="0" w:lastRowFirstColumn="0" w:lastRowLastColumn="0"/>
            </w:pPr>
            <w:ins w:id="30" w:author="K" w:date="2014-07-11T13:56:00Z">
              <w:r>
                <w:t>2</w:t>
              </w:r>
            </w:ins>
          </w:p>
        </w:tc>
        <w:tc>
          <w:tcPr>
            <w:tcW w:w="3234" w:type="dxa"/>
          </w:tcPr>
          <w:p w14:paraId="1E0BA3F1" w14:textId="77777777" w:rsidR="00B506A8" w:rsidRDefault="00B506A8" w:rsidP="00E9282E">
            <w:pPr>
              <w:cnfStyle w:val="000000100000" w:firstRow="0" w:lastRow="0" w:firstColumn="0" w:lastColumn="0" w:oddVBand="0" w:evenVBand="0" w:oddHBand="1" w:evenHBand="0" w:firstRowFirstColumn="0" w:firstRowLastColumn="0" w:lastRowFirstColumn="0" w:lastRowLastColumn="0"/>
              <w:rPr>
                <w:ins w:id="31" w:author="mwagner" w:date="2014-08-22T11:30:00Z"/>
              </w:rPr>
            </w:pPr>
            <w:ins w:id="32" w:author="jdrach" w:date="2014-07-29T10:14:00Z">
              <w:r>
                <w:t xml:space="preserve">Read </w:t>
              </w:r>
            </w:ins>
            <w:ins w:id="33" w:author="jdrach" w:date="2014-07-29T10:46:00Z">
              <w:r w:rsidR="00E9282E">
                <w:t xml:space="preserve">a selected text or </w:t>
              </w:r>
            </w:ins>
            <w:ins w:id="34" w:author="jdrach" w:date="2014-07-29T10:14:00Z">
              <w:r>
                <w:t>passage</w:t>
              </w:r>
            </w:ins>
            <w:ins w:id="35" w:author="jdrach" w:date="2014-07-29T10:46:00Z">
              <w:r w:rsidR="00E9282E">
                <w:t xml:space="preserve"> </w:t>
              </w:r>
            </w:ins>
            <w:ins w:id="36" w:author="jdrach" w:date="2014-07-29T10:14:00Z">
              <w:r>
                <w:t>and highlight main</w:t>
              </w:r>
            </w:ins>
            <w:ins w:id="37" w:author="jdrach" w:date="2014-07-29T10:46:00Z">
              <w:r w:rsidR="00E9282E">
                <w:t xml:space="preserve"> i</w:t>
              </w:r>
            </w:ins>
            <w:ins w:id="38" w:author="jdrach" w:date="2014-07-29T10:14:00Z">
              <w:r>
                <w:t>dea in red.  Highlight supporting</w:t>
              </w:r>
            </w:ins>
            <w:ins w:id="39" w:author="jdrach" w:date="2014-07-29T10:46:00Z">
              <w:r w:rsidR="00E9282E">
                <w:t xml:space="preserve"> d</w:t>
              </w:r>
            </w:ins>
            <w:ins w:id="40" w:author="jdrach" w:date="2014-07-29T10:14:00Z">
              <w:r>
                <w:t>etails in yellow</w:t>
              </w:r>
            </w:ins>
          </w:p>
          <w:p w14:paraId="3F9D1570" w14:textId="77777777" w:rsidR="002D45CA" w:rsidRDefault="002D45CA" w:rsidP="00E9282E">
            <w:pPr>
              <w:cnfStyle w:val="000000100000" w:firstRow="0" w:lastRow="0" w:firstColumn="0" w:lastColumn="0" w:oddVBand="0" w:evenVBand="0" w:oddHBand="1" w:evenHBand="0" w:firstRowFirstColumn="0" w:firstRowLastColumn="0" w:lastRowFirstColumn="0" w:lastRowLastColumn="0"/>
            </w:pPr>
            <w:ins w:id="41" w:author="mwagner" w:date="2014-08-22T11:30:00Z">
              <w:r>
                <w:t>Students read one paragraph and write what was remembered.</w:t>
              </w:r>
            </w:ins>
          </w:p>
        </w:tc>
        <w:tc>
          <w:tcPr>
            <w:tcW w:w="3234" w:type="dxa"/>
          </w:tcPr>
          <w:p w14:paraId="084C4F12" w14:textId="77777777" w:rsidR="00C90089" w:rsidRDefault="00B506A8" w:rsidP="002D45CA">
            <w:pPr>
              <w:cnfStyle w:val="000000100000" w:firstRow="0" w:lastRow="0" w:firstColumn="0" w:lastColumn="0" w:oddVBand="0" w:evenVBand="0" w:oddHBand="1" w:evenHBand="0" w:firstRowFirstColumn="0" w:firstRowLastColumn="0" w:lastRowFirstColumn="0" w:lastRowLastColumn="0"/>
              <w:rPr>
                <w:ins w:id="42" w:author="mwagner" w:date="2014-08-22T11:30:00Z"/>
              </w:rPr>
            </w:pPr>
            <w:ins w:id="43" w:author="jdrach" w:date="2014-07-29T10:15:00Z">
              <w:r>
                <w:t>Students switch papers with  partner for discussion.  Students orally give their</w:t>
              </w:r>
            </w:ins>
            <w:ins w:id="44" w:author="jdrach" w:date="2014-07-29T10:21:00Z">
              <w:r w:rsidR="003C4BB9">
                <w:t xml:space="preserve"> responses.  Worksheet assessment</w:t>
              </w:r>
            </w:ins>
            <w:ins w:id="45" w:author="mwagner" w:date="2014-08-22T11:29:00Z">
              <w:r w:rsidR="002D45CA">
                <w:t xml:space="preserve">. </w:t>
              </w:r>
            </w:ins>
            <w:ins w:id="46" w:author="jdrach" w:date="2014-07-29T10:21:00Z">
              <w:r w:rsidR="003C4BB9">
                <w:t xml:space="preserve"> </w:t>
              </w:r>
            </w:ins>
            <w:del w:id="47" w:author="mwagner" w:date="2014-08-22T11:29:00Z">
              <w:r w:rsidR="003C4BB9" w:rsidDel="002D45CA">
                <w:delText>if needed.</w:delText>
              </w:r>
            </w:del>
          </w:p>
          <w:p w14:paraId="72820FCC" w14:textId="77777777" w:rsidR="002D45CA" w:rsidRDefault="002D45CA" w:rsidP="002D45CA">
            <w:pPr>
              <w:cnfStyle w:val="000000100000" w:firstRow="0" w:lastRow="0" w:firstColumn="0" w:lastColumn="0" w:oddVBand="0" w:evenVBand="0" w:oddHBand="1" w:evenHBand="0" w:firstRowFirstColumn="0" w:firstRowLastColumn="0" w:lastRowFirstColumn="0" w:lastRowLastColumn="0"/>
            </w:pPr>
            <w:ins w:id="48" w:author="mwagner" w:date="2014-08-22T11:30:00Z">
              <w:r>
                <w:t>Additional material for further study.</w:t>
              </w:r>
            </w:ins>
          </w:p>
        </w:tc>
      </w:tr>
      <w:tr w:rsidR="00C90089" w14:paraId="524418FE" w14:textId="77777777" w:rsidTr="003E0CB9">
        <w:trPr>
          <w:trHeight w:val="576"/>
        </w:trPr>
        <w:tc>
          <w:tcPr>
            <w:cnfStyle w:val="001000000000" w:firstRow="0" w:lastRow="0" w:firstColumn="1" w:lastColumn="0" w:oddVBand="0" w:evenVBand="0" w:oddHBand="0" w:evenHBand="0" w:firstRowFirstColumn="0" w:firstRowLastColumn="0" w:lastRowFirstColumn="0" w:lastRowLastColumn="0"/>
            <w:tcW w:w="3234" w:type="dxa"/>
          </w:tcPr>
          <w:p w14:paraId="0C99448B" w14:textId="77777777" w:rsidR="00C90089" w:rsidRDefault="00C90089" w:rsidP="00C90089"/>
        </w:tc>
        <w:tc>
          <w:tcPr>
            <w:tcW w:w="3234" w:type="dxa"/>
          </w:tcPr>
          <w:p w14:paraId="6EE72F9C" w14:textId="77777777" w:rsidR="00C90089" w:rsidRDefault="00C90089" w:rsidP="00C90089">
            <w:pPr>
              <w:cnfStyle w:val="000000000000" w:firstRow="0" w:lastRow="0" w:firstColumn="0" w:lastColumn="0" w:oddVBand="0" w:evenVBand="0" w:oddHBand="0" w:evenHBand="0" w:firstRowFirstColumn="0" w:firstRowLastColumn="0" w:lastRowFirstColumn="0" w:lastRowLastColumn="0"/>
            </w:pPr>
          </w:p>
        </w:tc>
        <w:tc>
          <w:tcPr>
            <w:tcW w:w="3234" w:type="dxa"/>
          </w:tcPr>
          <w:p w14:paraId="361A5D76" w14:textId="77777777" w:rsidR="00C90089" w:rsidRDefault="00546962" w:rsidP="00C90089">
            <w:pPr>
              <w:cnfStyle w:val="000000000000" w:firstRow="0" w:lastRow="0" w:firstColumn="0" w:lastColumn="0" w:oddVBand="0" w:evenVBand="0" w:oddHBand="0" w:evenHBand="0" w:firstRowFirstColumn="0" w:firstRowLastColumn="0" w:lastRowFirstColumn="0" w:lastRowLastColumn="0"/>
            </w:pPr>
            <w:ins w:id="49" w:author="Owner" w:date="2014-09-19T15:16:00Z">
              <w:r>
                <w:t>Students highlight the main idea of an article from a current newspaper.</w:t>
              </w:r>
            </w:ins>
          </w:p>
        </w:tc>
        <w:tc>
          <w:tcPr>
            <w:tcW w:w="3234" w:type="dxa"/>
          </w:tcPr>
          <w:p w14:paraId="2C8054DB" w14:textId="77777777" w:rsidR="00C90089" w:rsidRDefault="00C90089" w:rsidP="00C90089">
            <w:pPr>
              <w:cnfStyle w:val="000000000000" w:firstRow="0" w:lastRow="0" w:firstColumn="0" w:lastColumn="0" w:oddVBand="0" w:evenVBand="0" w:oddHBand="0" w:evenHBand="0" w:firstRowFirstColumn="0" w:firstRowLastColumn="0" w:lastRowFirstColumn="0" w:lastRowLastColumn="0"/>
            </w:pPr>
          </w:p>
        </w:tc>
      </w:tr>
      <w:tr w:rsidR="00C90089" w14:paraId="272E9969" w14:textId="77777777"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14:paraId="197FB466" w14:textId="77777777" w:rsidR="00C90089" w:rsidRDefault="00C90089" w:rsidP="00C90089"/>
        </w:tc>
        <w:tc>
          <w:tcPr>
            <w:tcW w:w="3234" w:type="dxa"/>
          </w:tcPr>
          <w:p w14:paraId="533864A7" w14:textId="77777777" w:rsidR="00C90089" w:rsidRDefault="00C90089" w:rsidP="00C90089">
            <w:pPr>
              <w:cnfStyle w:val="000000100000" w:firstRow="0" w:lastRow="0" w:firstColumn="0" w:lastColumn="0" w:oddVBand="0" w:evenVBand="0" w:oddHBand="1" w:evenHBand="0" w:firstRowFirstColumn="0" w:firstRowLastColumn="0" w:lastRowFirstColumn="0" w:lastRowLastColumn="0"/>
            </w:pPr>
          </w:p>
        </w:tc>
        <w:tc>
          <w:tcPr>
            <w:tcW w:w="3234" w:type="dxa"/>
          </w:tcPr>
          <w:p w14:paraId="357A2BF7" w14:textId="77777777" w:rsidR="00C90089" w:rsidRDefault="00C90089" w:rsidP="00C90089">
            <w:pPr>
              <w:cnfStyle w:val="000000100000" w:firstRow="0" w:lastRow="0" w:firstColumn="0" w:lastColumn="0" w:oddVBand="0" w:evenVBand="0" w:oddHBand="1" w:evenHBand="0" w:firstRowFirstColumn="0" w:firstRowLastColumn="0" w:lastRowFirstColumn="0" w:lastRowLastColumn="0"/>
            </w:pPr>
          </w:p>
        </w:tc>
        <w:tc>
          <w:tcPr>
            <w:tcW w:w="3234" w:type="dxa"/>
          </w:tcPr>
          <w:p w14:paraId="2AF57FA5" w14:textId="77777777" w:rsidR="00C90089" w:rsidRDefault="00C90089" w:rsidP="00C90089">
            <w:pPr>
              <w:cnfStyle w:val="000000100000" w:firstRow="0" w:lastRow="0" w:firstColumn="0" w:lastColumn="0" w:oddVBand="0" w:evenVBand="0" w:oddHBand="1" w:evenHBand="0" w:firstRowFirstColumn="0" w:firstRowLastColumn="0" w:lastRowFirstColumn="0" w:lastRowLastColumn="0"/>
            </w:pPr>
          </w:p>
        </w:tc>
      </w:tr>
    </w:tbl>
    <w:p w14:paraId="41C01B06" w14:textId="77777777" w:rsidR="00C90089" w:rsidRPr="003E0CB9" w:rsidRDefault="00C90089" w:rsidP="00C90089">
      <w:pPr>
        <w:rPr>
          <w:i/>
        </w:rPr>
      </w:pPr>
      <w:r w:rsidRPr="003E0CB9">
        <w:rPr>
          <w:i/>
        </w:rPr>
        <w:t xml:space="preserve">*Objectives should be tied directly to DOK Levels, an activity, and a form of assessment.  </w:t>
      </w:r>
    </w:p>
    <w:tbl>
      <w:tblPr>
        <w:tblStyle w:val="GridTable1Light-Accent11"/>
        <w:tblW w:w="0" w:type="auto"/>
        <w:tblLook w:val="04A0" w:firstRow="1" w:lastRow="0" w:firstColumn="1" w:lastColumn="0" w:noHBand="0" w:noVBand="1"/>
      </w:tblPr>
      <w:tblGrid>
        <w:gridCol w:w="12950"/>
        <w:tblGridChange w:id="50">
          <w:tblGrid>
            <w:gridCol w:w="12950"/>
          </w:tblGrid>
        </w:tblGridChange>
      </w:tblGrid>
      <w:tr w:rsidR="00C90089" w14:paraId="12E03E06" w14:textId="77777777" w:rsidTr="003E0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tcPr>
          <w:p w14:paraId="01D992C5" w14:textId="77777777" w:rsidR="00C90089" w:rsidRDefault="00C90089" w:rsidP="00C90089">
            <w:r>
              <w:t>Lesson Flow</w:t>
            </w:r>
          </w:p>
        </w:tc>
      </w:tr>
      <w:tr w:rsidR="00C90089" w14:paraId="192FAFD7" w14:textId="77777777"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14:paraId="3FB83756" w14:textId="77777777" w:rsidR="00C90089" w:rsidRDefault="00C90089" w:rsidP="00C90089">
            <w:r>
              <w:t>Warm Up/Introduction:</w:t>
            </w:r>
            <w:ins w:id="51" w:author="jdrach" w:date="2014-07-29T10:22:00Z">
              <w:r w:rsidR="003C4BB9">
                <w:t xml:space="preserve">  A sheet of paper is given to the first student in the row.  First student writes two sentences and passes it back to the next student.  This student writes supporting sentences  to help develop a good paragraph.   Each row does their own  paragraph </w:t>
              </w:r>
            </w:ins>
            <w:ins w:id="52" w:author="jdrach" w:date="2014-07-29T10:23:00Z">
              <w:r w:rsidR="003C4BB9">
                <w:t>development</w:t>
              </w:r>
            </w:ins>
            <w:ins w:id="53" w:author="jdrach" w:date="2014-07-29T10:22:00Z">
              <w:r w:rsidR="003C4BB9">
                <w:t>.</w:t>
              </w:r>
            </w:ins>
            <w:ins w:id="54" w:author="jdrach" w:date="2014-07-29T10:23:00Z">
              <w:r w:rsidR="003C4BB9">
                <w:t xml:space="preserve">  Students then share their paragraph with the class.</w:t>
              </w:r>
            </w:ins>
            <w:ins w:id="55" w:author="Owner" w:date="2014-09-19T15:17:00Z">
              <w:r w:rsidR="00546962">
                <w:t xml:space="preserve">  Divide students into two or three rows.  Give each row the </w:t>
              </w:r>
            </w:ins>
            <w:ins w:id="56" w:author="Owner" w:date="2014-09-19T15:18:00Z">
              <w:r w:rsidR="00546962">
                <w:t>same</w:t>
              </w:r>
            </w:ins>
            <w:ins w:id="57" w:author="Owner" w:date="2014-09-19T15:17:00Z">
              <w:r w:rsidR="00546962">
                <w:t xml:space="preserve"> </w:t>
              </w:r>
            </w:ins>
            <w:ins w:id="58" w:author="Owner" w:date="2014-09-19T15:18:00Z">
              <w:r w:rsidR="00546962">
                <w:t>‘Topic Word’. Have the first student make a sentence using the topic word.  Pass this sentence to the next student and have him build upon this topic sentence by adding another sentence.  Each row will do their own paragraph development.  Students then share their paragr</w:t>
              </w:r>
            </w:ins>
            <w:ins w:id="59" w:author="Owner" w:date="2014-09-19T15:20:00Z">
              <w:r w:rsidR="00546962">
                <w:t>aph with the class.</w:t>
              </w:r>
            </w:ins>
          </w:p>
        </w:tc>
      </w:tr>
      <w:tr w:rsidR="00C90089" w14:paraId="630B814E" w14:textId="77777777"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14:paraId="55799D87" w14:textId="77777777" w:rsidR="00C90089" w:rsidRDefault="003E0CB9" w:rsidP="00C90089">
            <w:pPr>
              <w:rPr>
                <w:ins w:id="60" w:author="jdrach" w:date="2014-07-29T10:25:00Z"/>
              </w:rPr>
            </w:pPr>
            <w:r>
              <w:t>Direct Instruction/Classroom Activities:</w:t>
            </w:r>
            <w:ins w:id="61" w:author="jdrach" w:date="2014-07-29T10:24:00Z">
              <w:r w:rsidR="003C4BB9">
                <w:t xml:space="preserve">  TABE Reading – Level D </w:t>
              </w:r>
            </w:ins>
            <w:ins w:id="62" w:author="jdrach" w:date="2014-07-29T10:25:00Z">
              <w:r w:rsidR="006D2DCF">
                <w:t xml:space="preserve">    Identifying the Main Idea  Pages 135 – 138.</w:t>
              </w:r>
            </w:ins>
          </w:p>
          <w:p w14:paraId="359D1664" w14:textId="77777777" w:rsidR="006D2DCF" w:rsidRDefault="006D2DCF" w:rsidP="00C90089">
            <w:pPr>
              <w:rPr>
                <w:ins w:id="63" w:author="jdrach" w:date="2014-07-29T10:52:00Z"/>
              </w:rPr>
            </w:pPr>
            <w:ins w:id="64" w:author="jdrach" w:date="2014-07-29T10:26:00Z">
              <w:r>
                <w:t>Class discussion will define  the word</w:t>
              </w:r>
            </w:ins>
            <w:ins w:id="65" w:author="jdrach" w:date="2014-07-29T10:28:00Z">
              <w:r>
                <w:t>s</w:t>
              </w:r>
            </w:ins>
            <w:ins w:id="66" w:author="jdrach" w:date="2014-07-29T10:26:00Z">
              <w:r>
                <w:t xml:space="preserve"> </w:t>
              </w:r>
            </w:ins>
            <w:ins w:id="67" w:author="jdrach" w:date="2014-07-29T10:27:00Z">
              <w:r>
                <w:t>‘main idea’ and</w:t>
              </w:r>
            </w:ins>
            <w:ins w:id="68" w:author="jdrach" w:date="2014-07-29T10:28:00Z">
              <w:r>
                <w:t xml:space="preserve"> the strategies of how to find or identify the main idea in a passage.</w:t>
              </w:r>
            </w:ins>
            <w:ins w:id="69" w:author="jdrach" w:date="2014-07-29T10:27:00Z">
              <w:r>
                <w:t xml:space="preserve"> </w:t>
              </w:r>
            </w:ins>
          </w:p>
          <w:p w14:paraId="6670C5B4" w14:textId="77777777" w:rsidR="00E9282E" w:rsidRDefault="00E9282E" w:rsidP="00C90089">
            <w:pPr>
              <w:rPr>
                <w:ins w:id="70" w:author="mwagner" w:date="2014-08-22T11:34:00Z"/>
              </w:rPr>
            </w:pPr>
            <w:ins w:id="71" w:author="jdrach" w:date="2014-07-29T10:52:00Z">
              <w:r>
                <w:t xml:space="preserve">Direct instruction </w:t>
              </w:r>
            </w:ins>
            <w:ins w:id="72" w:author="jdrach" w:date="2014-07-29T10:54:00Z">
              <w:r w:rsidR="00E53BF4">
                <w:t xml:space="preserve">is initially given to get the concept across, and then transition to group work as student become skilled at choosing the </w:t>
              </w:r>
              <w:r w:rsidR="00E53BF4">
                <w:lastRenderedPageBreak/>
                <w:t xml:space="preserve">main idea.  </w:t>
              </w:r>
            </w:ins>
          </w:p>
          <w:p w14:paraId="0F5D8042" w14:textId="77777777" w:rsidR="002D45CA" w:rsidRDefault="002D45CA" w:rsidP="00C90089">
            <w:pPr>
              <w:rPr>
                <w:ins w:id="73" w:author="mwagner" w:date="2014-08-22T11:34:00Z"/>
              </w:rPr>
            </w:pPr>
            <w:ins w:id="74" w:author="mwagner" w:date="2014-08-22T11:34:00Z">
              <w:r>
                <w:t>Briefly discuss importance of “ standards” and how they relate to a specific goal (lesson).</w:t>
              </w:r>
            </w:ins>
          </w:p>
          <w:p w14:paraId="110E0CBE" w14:textId="77777777" w:rsidR="002D45CA" w:rsidRDefault="002D45CA" w:rsidP="00C90089">
            <w:ins w:id="75" w:author="mwagner" w:date="2014-08-22T11:35:00Z">
              <w:r>
                <w:t>Discuss terminology:  main idea, topic, thesis.</w:t>
              </w:r>
            </w:ins>
          </w:p>
        </w:tc>
      </w:tr>
      <w:tr w:rsidR="00C90089" w14:paraId="27EE3C7D" w14:textId="77777777"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14:paraId="4B6C7496" w14:textId="77777777" w:rsidR="00C90089" w:rsidRDefault="003E0CB9" w:rsidP="00C90089">
            <w:pPr>
              <w:rPr>
                <w:ins w:id="76" w:author="jdrach" w:date="2014-07-29T10:34:00Z"/>
              </w:rPr>
            </w:pPr>
            <w:r>
              <w:lastRenderedPageBreak/>
              <w:t>Recommended Strategies:</w:t>
            </w:r>
            <w:ins w:id="77" w:author="jdrach" w:date="2014-07-29T10:29:00Z">
              <w:r w:rsidR="006D2DCF">
                <w:t xml:space="preserve"> </w:t>
              </w:r>
            </w:ins>
            <w:ins w:id="78" w:author="jdrach" w:date="2014-07-29T10:35:00Z">
              <w:r w:rsidR="008231B9">
                <w:t xml:space="preserve">  *</w:t>
              </w:r>
            </w:ins>
            <w:ins w:id="79" w:author="jdrach" w:date="2014-07-29T10:29:00Z">
              <w:r w:rsidR="006D2DCF">
                <w:t xml:space="preserve"> </w:t>
              </w:r>
            </w:ins>
            <w:ins w:id="80" w:author="jdrach" w:date="2014-07-29T10:34:00Z">
              <w:r w:rsidR="008231B9">
                <w:t xml:space="preserve">Students will identify key words </w:t>
              </w:r>
            </w:ins>
            <w:del w:id="81" w:author="mwagner" w:date="2014-08-22T11:31:00Z">
              <w:r w:rsidR="008231B9" w:rsidDel="002D45CA">
                <w:delText>of a sentence, then identify key words</w:delText>
              </w:r>
            </w:del>
            <w:ins w:id="82" w:author="mwagner" w:date="2014-08-22T11:31:00Z">
              <w:r w:rsidR="002D45CA">
                <w:t>-</w:t>
              </w:r>
            </w:ins>
            <w:r w:rsidR="008231B9">
              <w:t xml:space="preserve"> </w:t>
            </w:r>
            <w:ins w:id="83" w:author="jdrach" w:date="2014-07-29T10:34:00Z">
              <w:r w:rsidR="008231B9">
                <w:t>within a paragraph.</w:t>
              </w:r>
            </w:ins>
          </w:p>
          <w:p w14:paraId="1AC183DF" w14:textId="77777777" w:rsidR="008231B9" w:rsidRDefault="008231B9" w:rsidP="008231B9">
            <w:pPr>
              <w:rPr>
                <w:ins w:id="84" w:author="jdrach" w:date="2014-07-29T10:56:00Z"/>
              </w:rPr>
            </w:pPr>
            <w:ins w:id="85" w:author="jdrach" w:date="2014-07-29T10:35:00Z">
              <w:r>
                <w:t xml:space="preserve">*When finding the main topic of the </w:t>
              </w:r>
            </w:ins>
            <w:del w:id="86" w:author="mwagner" w:date="2014-08-22T11:32:00Z">
              <w:r w:rsidDel="002D45CA">
                <w:delText>complete passage</w:delText>
              </w:r>
            </w:del>
            <w:ins w:id="87" w:author="mwagner" w:date="2014-08-22T11:32:00Z">
              <w:r w:rsidR="002D45CA">
                <w:t>-complete paragraph</w:t>
              </w:r>
            </w:ins>
            <w:ins w:id="88" w:author="jdrach" w:date="2014-07-29T10:35:00Z">
              <w:r>
                <w:t>, have students ask themselves</w:t>
              </w:r>
            </w:ins>
            <w:ins w:id="89" w:author="jdrach" w:date="2014-07-29T10:36:00Z">
              <w:r>
                <w:t xml:space="preserve"> “What does the author say?” and, “Why does he say it?</w:t>
              </w:r>
            </w:ins>
            <w:ins w:id="90" w:author="jdrach" w:date="2014-07-29T10:37:00Z">
              <w:r>
                <w:t>”</w:t>
              </w:r>
            </w:ins>
          </w:p>
          <w:p w14:paraId="0CECD2A3" w14:textId="77777777" w:rsidR="008231B9" w:rsidRDefault="00B27D83" w:rsidP="008231B9">
            <w:pPr>
              <w:rPr>
                <w:ins w:id="91" w:author="jdrach" w:date="2014-07-29T10:41:00Z"/>
              </w:rPr>
            </w:pPr>
            <w:ins w:id="92" w:author="jdrach" w:date="2014-07-29T11:10:00Z">
              <w:r>
                <w:t>*</w:t>
              </w:r>
            </w:ins>
            <w:ins w:id="93" w:author="jdrach" w:date="2014-07-29T11:07:00Z">
              <w:r>
                <w:t>Once class has accomplished identification</w:t>
              </w:r>
            </w:ins>
            <w:ins w:id="94" w:author="mwagner" w:date="2014-08-22T11:32:00Z">
              <w:r w:rsidR="002D45CA">
                <w:t xml:space="preserve"> of</w:t>
              </w:r>
            </w:ins>
            <w:ins w:id="95" w:author="jdrach" w:date="2014-07-29T11:07:00Z">
              <w:r>
                <w:t xml:space="preserve"> the main idea, </w:t>
              </w:r>
            </w:ins>
            <w:ins w:id="96" w:author="jdrach" w:date="2014-07-29T11:08:00Z">
              <w:r>
                <w:t xml:space="preserve"> use </w:t>
              </w:r>
            </w:ins>
            <w:ins w:id="97" w:author="jdrach" w:date="2014-07-29T11:09:00Z">
              <w:r>
                <w:t xml:space="preserve">passages with </w:t>
              </w:r>
            </w:ins>
            <w:ins w:id="98" w:author="jdrach" w:date="2014-07-29T11:08:00Z">
              <w:r>
                <w:t>higher lev</w:t>
              </w:r>
            </w:ins>
            <w:ins w:id="99" w:author="jdrach" w:date="2014-07-29T11:09:00Z">
              <w:r>
                <w:t>el of reading to challenge students on finding the main idea.</w:t>
              </w:r>
            </w:ins>
          </w:p>
          <w:p w14:paraId="74597BC5" w14:textId="77777777" w:rsidR="008231B9" w:rsidRDefault="002D45CA" w:rsidP="008231B9">
            <w:ins w:id="100" w:author="mwagner" w:date="2014-08-22T11:32:00Z">
              <w:r>
                <w:t xml:space="preserve">Demonstrate college level papers </w:t>
              </w:r>
            </w:ins>
            <w:ins w:id="101" w:author="mwagner" w:date="2014-08-22T11:33:00Z">
              <w:r>
                <w:t xml:space="preserve">and the </w:t>
              </w:r>
            </w:ins>
            <w:ins w:id="102" w:author="mwagner" w:date="2014-08-22T11:32:00Z">
              <w:r>
                <w:t>importance of a thesis.</w:t>
              </w:r>
            </w:ins>
          </w:p>
        </w:tc>
      </w:tr>
      <w:tr w:rsidR="00C90089" w14:paraId="7EA86558" w14:textId="77777777" w:rsidTr="00546962">
        <w:tblPrEx>
          <w:tblW w:w="0" w:type="auto"/>
          <w:tblPrExChange w:id="103" w:author="Owner" w:date="2014-09-19T15:21:00Z">
            <w:tblPrEx>
              <w:tblW w:w="0" w:type="auto"/>
            </w:tblPrEx>
          </w:tblPrExChange>
        </w:tblPrEx>
        <w:trPr>
          <w:trHeight w:val="3770"/>
          <w:trPrChange w:id="104" w:author="Owner" w:date="2014-09-19T15:21:00Z">
            <w:trPr>
              <w:trHeight w:val="720"/>
            </w:trPr>
          </w:trPrChange>
        </w:trPr>
        <w:tc>
          <w:tcPr>
            <w:cnfStyle w:val="001000000000" w:firstRow="0" w:lastRow="0" w:firstColumn="1" w:lastColumn="0" w:oddVBand="0" w:evenVBand="0" w:oddHBand="0" w:evenHBand="0" w:firstRowFirstColumn="0" w:firstRowLastColumn="0" w:lastRowFirstColumn="0" w:lastRowLastColumn="0"/>
            <w:tcW w:w="12950" w:type="dxa"/>
            <w:tcPrChange w:id="105" w:author="Owner" w:date="2014-09-19T15:21:00Z">
              <w:tcPr>
                <w:tcW w:w="12950" w:type="dxa"/>
              </w:tcPr>
            </w:tcPrChange>
          </w:tcPr>
          <w:p w14:paraId="79934E10" w14:textId="77777777" w:rsidR="008231B9" w:rsidRDefault="003E0CB9" w:rsidP="008231B9">
            <w:pPr>
              <w:rPr>
                <w:ins w:id="106" w:author="jdrach" w:date="2014-07-29T10:40:00Z"/>
              </w:rPr>
            </w:pPr>
            <w:r>
              <w:t>Differentiation options:</w:t>
            </w:r>
            <w:ins w:id="107" w:author="jdrach" w:date="2014-07-29T10:38:00Z">
              <w:r w:rsidR="008231B9">
                <w:t xml:space="preserve">  </w:t>
              </w:r>
            </w:ins>
            <w:ins w:id="108" w:author="jdrach" w:date="2014-07-29T10:40:00Z">
              <w:r w:rsidR="008231B9">
                <w:t xml:space="preserve">Depending on the level of students within an IDOC setting, break down the class into three sections.  </w:t>
              </w:r>
            </w:ins>
          </w:p>
          <w:p w14:paraId="2326C708" w14:textId="77777777" w:rsidR="008231B9" w:rsidRDefault="008231B9" w:rsidP="008231B9">
            <w:pPr>
              <w:rPr>
                <w:ins w:id="109" w:author="jdrach" w:date="2014-07-29T10:41:00Z"/>
              </w:rPr>
            </w:pPr>
            <w:ins w:id="110" w:author="jdrach" w:date="2014-07-29T10:40:00Z">
              <w:r>
                <w:t xml:space="preserve"> Lower level - Big Idea 1-</w:t>
              </w:r>
            </w:ins>
            <w:ins w:id="111" w:author="jdrach" w:date="2014-07-29T10:41:00Z">
              <w:r w:rsidR="00B27D83">
                <w:t xml:space="preserve"> Identify Key Words</w:t>
              </w:r>
            </w:ins>
          </w:p>
          <w:p w14:paraId="21AE4444" w14:textId="77777777" w:rsidR="008231B9" w:rsidRDefault="008231B9" w:rsidP="008231B9">
            <w:del w:id="112" w:author="mwagner" w:date="2014-08-22T11:36:00Z">
              <w:r w:rsidDel="002D45CA">
                <w:delText xml:space="preserve">    1.In a sentence</w:delText>
              </w:r>
            </w:del>
            <w:ins w:id="113" w:author="mwagner" w:date="2014-08-22T11:36:00Z">
              <w:r w:rsidR="002D45CA">
                <w:t>-</w:t>
              </w:r>
            </w:ins>
          </w:p>
          <w:p w14:paraId="357DADAF" w14:textId="77777777" w:rsidR="008231B9" w:rsidRDefault="008231B9" w:rsidP="008231B9">
            <w:pPr>
              <w:rPr>
                <w:ins w:id="114" w:author="jdrach" w:date="2014-07-29T10:41:00Z"/>
              </w:rPr>
            </w:pPr>
            <w:ins w:id="115" w:author="jdrach" w:date="2014-07-29T10:42:00Z">
              <w:r>
                <w:t xml:space="preserve">    2.In a paragraph</w:t>
              </w:r>
            </w:ins>
          </w:p>
          <w:p w14:paraId="317CE944" w14:textId="77777777" w:rsidR="008231B9" w:rsidRDefault="008231B9" w:rsidP="008231B9">
            <w:pPr>
              <w:rPr>
                <w:ins w:id="116" w:author="jdrach" w:date="2014-07-29T10:41:00Z"/>
              </w:rPr>
            </w:pPr>
          </w:p>
          <w:p w14:paraId="200DB59D" w14:textId="77777777" w:rsidR="008231B9" w:rsidRDefault="008231B9" w:rsidP="008231B9">
            <w:pPr>
              <w:rPr>
                <w:ins w:id="117" w:author="jdrach" w:date="2014-07-29T10:41:00Z"/>
              </w:rPr>
            </w:pPr>
            <w:ins w:id="118" w:author="jdrach" w:date="2014-07-29T10:41:00Z">
              <w:r>
                <w:t>Big Idea 2 – Find Explicitly Stated Topic Sentences</w:t>
              </w:r>
            </w:ins>
          </w:p>
          <w:p w14:paraId="48FD0EB1" w14:textId="77777777" w:rsidR="008231B9" w:rsidRDefault="008231B9" w:rsidP="008231B9">
            <w:pPr>
              <w:rPr>
                <w:ins w:id="119" w:author="jdrach" w:date="2014-07-29T10:42:00Z"/>
              </w:rPr>
            </w:pPr>
            <w:ins w:id="120" w:author="jdrach" w:date="2014-07-29T10:42:00Z">
              <w:r>
                <w:t xml:space="preserve">   3. At the beginning of a text</w:t>
              </w:r>
            </w:ins>
          </w:p>
          <w:p w14:paraId="2F298128" w14:textId="77777777" w:rsidR="008231B9" w:rsidRDefault="008231B9" w:rsidP="008231B9">
            <w:pPr>
              <w:rPr>
                <w:ins w:id="121" w:author="jdrach" w:date="2014-07-29T10:42:00Z"/>
              </w:rPr>
            </w:pPr>
            <w:ins w:id="122" w:author="jdrach" w:date="2014-07-29T10:42:00Z">
              <w:r>
                <w:t xml:space="preserve">   4.  In the middle or at the end of a text</w:t>
              </w:r>
            </w:ins>
          </w:p>
          <w:p w14:paraId="664CA1BD" w14:textId="77777777" w:rsidR="008231B9" w:rsidRDefault="008231B9" w:rsidP="008231B9">
            <w:pPr>
              <w:rPr>
                <w:ins w:id="123" w:author="jdrach" w:date="2014-07-29T10:42:00Z"/>
              </w:rPr>
            </w:pPr>
          </w:p>
          <w:p w14:paraId="24E5B112" w14:textId="77777777" w:rsidR="008231B9" w:rsidRDefault="008231B9" w:rsidP="008231B9">
            <w:pPr>
              <w:rPr>
                <w:ins w:id="124" w:author="jdrach" w:date="2014-07-29T10:43:00Z"/>
              </w:rPr>
            </w:pPr>
            <w:ins w:id="125" w:author="jdrach" w:date="2014-07-29T10:43:00Z">
              <w:r>
                <w:t>Big Idea 3:  Analyze Inferences</w:t>
              </w:r>
            </w:ins>
          </w:p>
          <w:p w14:paraId="1AC6B81D" w14:textId="77777777" w:rsidR="008231B9" w:rsidRDefault="008231B9" w:rsidP="008231B9">
            <w:del w:id="126" w:author="mwagner" w:date="2014-08-22T11:36:00Z">
              <w:r w:rsidDel="002D45CA">
                <w:delText xml:space="preserve">  5. In a sentence</w:delText>
              </w:r>
            </w:del>
            <w:ins w:id="127" w:author="mwagner" w:date="2014-08-22T11:36:00Z">
              <w:r w:rsidR="002D45CA">
                <w:t>-</w:t>
              </w:r>
            </w:ins>
          </w:p>
          <w:p w14:paraId="5491E954" w14:textId="77777777" w:rsidR="008231B9" w:rsidRDefault="008231B9" w:rsidP="008231B9">
            <w:pPr>
              <w:rPr>
                <w:ins w:id="128" w:author="jdrach" w:date="2014-07-29T10:43:00Z"/>
              </w:rPr>
            </w:pPr>
            <w:ins w:id="129" w:author="jdrach" w:date="2014-07-29T10:43:00Z">
              <w:r>
                <w:t xml:space="preserve">  6. In a paragraph</w:t>
              </w:r>
            </w:ins>
          </w:p>
          <w:p w14:paraId="7CB12F93" w14:textId="77777777" w:rsidR="008231B9" w:rsidRDefault="008231B9" w:rsidP="008231B9">
            <w:pPr>
              <w:rPr>
                <w:ins w:id="130" w:author="jdrach" w:date="2014-07-29T10:41:00Z"/>
              </w:rPr>
            </w:pPr>
            <w:ins w:id="131" w:author="jdrach" w:date="2014-07-29T10:43:00Z">
              <w:r>
                <w:t xml:space="preserve">  7. In related paragraphs and longer texts</w:t>
              </w:r>
            </w:ins>
          </w:p>
          <w:p w14:paraId="347B2878" w14:textId="77777777" w:rsidR="008231B9" w:rsidRDefault="008231B9" w:rsidP="008231B9">
            <w:pPr>
              <w:rPr>
                <w:ins w:id="132" w:author="jdrach" w:date="2014-07-29T10:40:00Z"/>
              </w:rPr>
            </w:pPr>
          </w:p>
          <w:p w14:paraId="73CC460D" w14:textId="77777777" w:rsidR="008231B9" w:rsidRDefault="008231B9" w:rsidP="008231B9"/>
        </w:tc>
      </w:tr>
      <w:tr w:rsidR="003E0CB9" w14:paraId="79AD77D7" w14:textId="77777777"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14:paraId="1D44CE4B" w14:textId="77777777" w:rsidR="003E0CB9" w:rsidRDefault="003E0CB9" w:rsidP="00C90089">
            <w:pPr>
              <w:rPr>
                <w:ins w:id="133" w:author="jdrach" w:date="2014-07-29T11:10:00Z"/>
              </w:rPr>
            </w:pPr>
            <w:r>
              <w:t>Assessments:</w:t>
            </w:r>
            <w:ins w:id="134" w:author="jdrach" w:date="2014-07-29T10:44:00Z">
              <w:r w:rsidR="00E9282E">
                <w:t xml:space="preserve">  </w:t>
              </w:r>
            </w:ins>
            <w:ins w:id="135" w:author="jdrach" w:date="2014-07-29T10:47:00Z">
              <w:r w:rsidR="00E9282E">
                <w:t>Teacher worksheet</w:t>
              </w:r>
            </w:ins>
            <w:ins w:id="136" w:author="jdrach" w:date="2014-07-29T11:10:00Z">
              <w:r w:rsidR="005A7076">
                <w:t xml:space="preserve">.  </w:t>
              </w:r>
            </w:ins>
          </w:p>
          <w:p w14:paraId="73AAC752" w14:textId="77777777" w:rsidR="005A7076" w:rsidRDefault="005A7076" w:rsidP="00C90089">
            <w:ins w:id="137" w:author="jdrach" w:date="2014-07-29T11:10:00Z">
              <w:del w:id="138" w:author="Owner" w:date="2014-09-19T15:22:00Z">
                <w:r w:rsidDel="00546962">
                  <w:delText>(</w:delText>
                </w:r>
              </w:del>
              <w:r>
                <w:t xml:space="preserve"> Have students write  a short essay on one of the topics written on the board.  Have students underline their own main idea and double underline their supporting sentences .</w:t>
              </w:r>
            </w:ins>
          </w:p>
        </w:tc>
      </w:tr>
      <w:tr w:rsidR="003E0CB9" w14:paraId="1F34EBD3" w14:textId="77777777"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14:paraId="0EDB7868" w14:textId="77777777" w:rsidR="00E53BF4" w:rsidRDefault="003E0CB9" w:rsidP="00E53BF4">
            <w:pPr>
              <w:rPr>
                <w:ins w:id="139" w:author="mwagner" w:date="2014-08-22T11:36:00Z"/>
              </w:rPr>
            </w:pPr>
            <w:r w:rsidRPr="003E0CB9">
              <w:t>Independent/Distance/Homework Options:</w:t>
            </w:r>
            <w:ins w:id="140" w:author="jdrach" w:date="2014-07-29T10:56:00Z">
              <w:r w:rsidR="00E53BF4">
                <w:t xml:space="preserve">  </w:t>
              </w:r>
            </w:ins>
            <w:ins w:id="141" w:author="jdrach" w:date="2014-07-29T11:00:00Z">
              <w:r w:rsidR="00E53BF4">
                <w:t xml:space="preserve">Teacher can utilize is to have students use sticky notes to record three to five key details of the paragraph or the passage.  This can be done during independent time and discussed in small groups or when the class comes together as a whole.    The teacher can assist </w:t>
              </w:r>
            </w:ins>
          </w:p>
          <w:p w14:paraId="14A6E6A8" w14:textId="77777777" w:rsidR="002D45CA" w:rsidRDefault="002D45CA" w:rsidP="00E53BF4">
            <w:pPr>
              <w:rPr>
                <w:ins w:id="142" w:author="jdrach" w:date="2014-07-29T11:00:00Z"/>
              </w:rPr>
            </w:pPr>
            <w:ins w:id="143" w:author="mwagner" w:date="2014-08-22T11:36:00Z">
              <w:r>
                <w:t xml:space="preserve">Give students TASC level readings </w:t>
              </w:r>
            </w:ins>
            <w:ins w:id="144" w:author="mwagner" w:date="2014-08-22T11:37:00Z">
              <w:r>
                <w:t>finding</w:t>
              </w:r>
            </w:ins>
            <w:ins w:id="145" w:author="mwagner" w:date="2014-08-22T11:36:00Z">
              <w:r>
                <w:t xml:space="preserve"> the main idea to give them </w:t>
              </w:r>
            </w:ins>
            <w:ins w:id="146" w:author="mwagner" w:date="2014-08-22T11:38:00Z">
              <w:r>
                <w:t>an</w:t>
              </w:r>
            </w:ins>
            <w:ins w:id="147" w:author="mwagner" w:date="2014-08-22T11:36:00Z">
              <w:r>
                <w:t xml:space="preserve"> opportunity </w:t>
              </w:r>
            </w:ins>
            <w:ins w:id="148" w:author="mwagner" w:date="2014-08-22T11:38:00Z">
              <w:r>
                <w:t xml:space="preserve">to experience </w:t>
              </w:r>
            </w:ins>
            <w:ins w:id="149" w:author="mwagner" w:date="2014-08-22T11:36:00Z">
              <w:r>
                <w:t>the importance of identifying the main idea.</w:t>
              </w:r>
            </w:ins>
            <w:ins w:id="150" w:author="Owner" w:date="2014-09-19T15:21:00Z">
              <w:r w:rsidR="00546962">
                <w:t xml:space="preserve">  If students find this too difficult </w:t>
              </w:r>
            </w:ins>
            <w:ins w:id="151" w:author="Owner" w:date="2014-09-19T15:23:00Z">
              <w:r w:rsidR="00546962">
                <w:t xml:space="preserve"> picking out the main idea when</w:t>
              </w:r>
            </w:ins>
            <w:ins w:id="152" w:author="Owner" w:date="2014-09-19T15:21:00Z">
              <w:r w:rsidR="00546962">
                <w:t xml:space="preserve"> read</w:t>
              </w:r>
            </w:ins>
            <w:ins w:id="153" w:author="Owner" w:date="2014-09-19T15:23:00Z">
              <w:r w:rsidR="00546962">
                <w:t>ing</w:t>
              </w:r>
            </w:ins>
            <w:ins w:id="154" w:author="Owner" w:date="2014-09-19T15:21:00Z">
              <w:r w:rsidR="00546962">
                <w:t xml:space="preserve"> long essays, shorten essays and then </w:t>
              </w:r>
            </w:ins>
            <w:ins w:id="155" w:author="Owner" w:date="2014-09-19T15:22:00Z">
              <w:r w:rsidR="00546962">
                <w:t>proceed to identify the main topic.</w:t>
              </w:r>
            </w:ins>
          </w:p>
          <w:p w14:paraId="61EB6956" w14:textId="77777777" w:rsidR="003E0CB9" w:rsidRDefault="003E0CB9" w:rsidP="00C90089"/>
        </w:tc>
      </w:tr>
    </w:tbl>
    <w:p w14:paraId="4C47C07D" w14:textId="77777777" w:rsidR="000509D8" w:rsidRPr="003E0CB9" w:rsidRDefault="000509D8" w:rsidP="000509D8">
      <w:pPr>
        <w:rPr>
          <w:rFonts w:ascii="Candara" w:hAnsi="Candara"/>
          <w:b/>
          <w:sz w:val="28"/>
        </w:rPr>
      </w:pPr>
      <w:r>
        <w:br w:type="page"/>
      </w:r>
      <w:r>
        <w:rPr>
          <w:noProof/>
          <w:color w:val="0000FF"/>
        </w:rPr>
        <w:lastRenderedPageBreak/>
        <w:drawing>
          <wp:anchor distT="0" distB="0" distL="114300" distR="114300" simplePos="0" relativeHeight="251659264" behindDoc="0" locked="0" layoutInCell="1" allowOverlap="1" wp14:anchorId="08AF772A" wp14:editId="4E7B37C9">
            <wp:simplePos x="0" y="0"/>
            <wp:positionH relativeFrom="column">
              <wp:posOffset>3330575</wp:posOffset>
            </wp:positionH>
            <wp:positionV relativeFrom="paragraph">
              <wp:posOffset>225425</wp:posOffset>
            </wp:positionV>
            <wp:extent cx="5182870" cy="4845050"/>
            <wp:effectExtent l="0" t="0" r="0" b="0"/>
            <wp:wrapThrough wrapText="bothSides">
              <wp:wrapPolygon edited="0">
                <wp:start x="0" y="0"/>
                <wp:lineTo x="0" y="21487"/>
                <wp:lineTo x="21515" y="21487"/>
                <wp:lineTo x="21515" y="0"/>
                <wp:lineTo x="0" y="0"/>
              </wp:wrapPolygon>
            </wp:wrapThrough>
            <wp:docPr id="3" name="irc_mi" descr="http://theteachablemoments.files.wordpress.com/2012/03/depth-of-knowledg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teachablemoments.files.wordpress.com/2012/03/depth-of-knowledge.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2870" cy="4845050"/>
                    </a:xfrm>
                    <a:prstGeom prst="rect">
                      <a:avLst/>
                    </a:prstGeom>
                    <a:noFill/>
                    <a:ln>
                      <a:noFill/>
                    </a:ln>
                  </pic:spPr>
                </pic:pic>
              </a:graphicData>
            </a:graphic>
          </wp:anchor>
        </w:drawing>
      </w:r>
      <w:r w:rsidRPr="003E0CB9">
        <w:rPr>
          <w:rFonts w:ascii="Candara" w:hAnsi="Candara"/>
          <w:b/>
          <w:sz w:val="28"/>
        </w:rPr>
        <w:t>Lesson Planning Resources</w:t>
      </w:r>
    </w:p>
    <w:p w14:paraId="77B05625" w14:textId="77777777" w:rsidR="000509D8" w:rsidRPr="003E0CB9" w:rsidRDefault="000509D8" w:rsidP="000509D8">
      <w:pPr>
        <w:rPr>
          <w:b/>
        </w:rPr>
      </w:pPr>
      <w:r w:rsidRPr="003E0CB9">
        <w:rPr>
          <w:b/>
        </w:rPr>
        <w:t>Webb’s DOK Levels:</w:t>
      </w:r>
    </w:p>
    <w:p w14:paraId="42E5C85F" w14:textId="77777777" w:rsidR="000509D8" w:rsidRDefault="000509D8" w:rsidP="000509D8">
      <w:r>
        <w:t>DOK Level 1:  Recall and Reproduction</w:t>
      </w:r>
      <w:r w:rsidRPr="003E0CB9">
        <w:rPr>
          <w:noProof/>
          <w:color w:val="0000FF"/>
        </w:rPr>
        <w:t xml:space="preserve"> </w:t>
      </w:r>
    </w:p>
    <w:p w14:paraId="0444B2F7" w14:textId="77777777" w:rsidR="000509D8" w:rsidRDefault="000509D8" w:rsidP="000509D8">
      <w:r>
        <w:t>DOK Level 2:  Skills/Concepts</w:t>
      </w:r>
    </w:p>
    <w:p w14:paraId="5A926806" w14:textId="77777777" w:rsidR="000509D8" w:rsidRDefault="000509D8" w:rsidP="000509D8">
      <w:r>
        <w:t>DOK Level 3: Strategic Thinking</w:t>
      </w:r>
    </w:p>
    <w:p w14:paraId="3DAD9428" w14:textId="77777777" w:rsidR="000509D8" w:rsidRDefault="000509D8" w:rsidP="000509D8">
      <w:r>
        <w:t>DOK Level 4:  Extended Thinking</w:t>
      </w:r>
    </w:p>
    <w:p w14:paraId="4719A48A" w14:textId="77777777" w:rsidR="000509D8" w:rsidRDefault="000509D8" w:rsidP="000509D8">
      <w:pPr>
        <w:rPr>
          <w:i/>
        </w:rPr>
      </w:pPr>
      <w:r w:rsidRPr="003E0CB9">
        <w:rPr>
          <w:i/>
        </w:rPr>
        <w:t xml:space="preserve">Every lesson delivered should hit more than one DOK level.  </w:t>
      </w:r>
      <w:r>
        <w:rPr>
          <w:i/>
        </w:rPr>
        <w:t xml:space="preserve">For a more detailed explanation of DOK and a comparison to Bloom’s Taxonomy click </w:t>
      </w:r>
      <w:hyperlink r:id="rId10" w:history="1">
        <w:r w:rsidRPr="000509D8">
          <w:rPr>
            <w:rStyle w:val="Hyperlink"/>
            <w:i/>
          </w:rPr>
          <w:t>here</w:t>
        </w:r>
      </w:hyperlink>
      <w:r>
        <w:rPr>
          <w:i/>
        </w:rPr>
        <w:t>.</w:t>
      </w:r>
    </w:p>
    <w:p w14:paraId="3DCA0C16" w14:textId="77777777" w:rsidR="000509D8" w:rsidRDefault="000509D8" w:rsidP="000509D8">
      <w:pPr>
        <w:rPr>
          <w:i/>
        </w:rPr>
      </w:pPr>
    </w:p>
    <w:p w14:paraId="0B3E8C8D" w14:textId="77777777" w:rsidR="000509D8" w:rsidRDefault="000509D8" w:rsidP="000509D8">
      <w:pPr>
        <w:rPr>
          <w:b/>
        </w:rPr>
      </w:pPr>
      <w:r>
        <w:rPr>
          <w:b/>
        </w:rPr>
        <w:t>Standards</w:t>
      </w:r>
      <w:r w:rsidR="0081514C">
        <w:rPr>
          <w:b/>
        </w:rPr>
        <w:t xml:space="preserve"> &amp; Instructional Shifts</w:t>
      </w:r>
      <w:r>
        <w:rPr>
          <w:b/>
        </w:rPr>
        <w:t>:</w:t>
      </w:r>
    </w:p>
    <w:p w14:paraId="79A2A78E" w14:textId="77777777" w:rsidR="000509D8" w:rsidRDefault="000509D8" w:rsidP="000509D8">
      <w:r>
        <w:t xml:space="preserve">Indiana Adult Education is using the College and Career Readiness Standards for Adults developed by OCTAE.  You can access a copy of the standards </w:t>
      </w:r>
      <w:hyperlink r:id="rId11" w:history="1">
        <w:r w:rsidRPr="000509D8">
          <w:rPr>
            <w:rStyle w:val="Hyperlink"/>
          </w:rPr>
          <w:t>here</w:t>
        </w:r>
      </w:hyperlink>
      <w:r>
        <w:t xml:space="preserve"> to assist you in identifying the standards aligned to </w:t>
      </w:r>
      <w:r w:rsidR="0081514C">
        <w:t xml:space="preserve">and the instructional shifts targeted in </w:t>
      </w:r>
      <w:r>
        <w:t>your lesson plan</w:t>
      </w:r>
      <w:r w:rsidR="0081514C">
        <w:t xml:space="preserve"> </w:t>
      </w:r>
    </w:p>
    <w:p w14:paraId="7002E479" w14:textId="77777777" w:rsidR="000509D8" w:rsidRDefault="000509D8" w:rsidP="000509D8"/>
    <w:p w14:paraId="3A03F9C2" w14:textId="77777777" w:rsidR="000509D8" w:rsidRPr="000509D8" w:rsidRDefault="000509D8" w:rsidP="000509D8">
      <w:pPr>
        <w:rPr>
          <w:b/>
        </w:rPr>
      </w:pPr>
      <w:r w:rsidRPr="000509D8">
        <w:rPr>
          <w:b/>
        </w:rPr>
        <w:t>A note about this lesson plan template:</w:t>
      </w:r>
    </w:p>
    <w:p w14:paraId="45914E6F" w14:textId="77777777" w:rsidR="000509D8" w:rsidRDefault="000509D8">
      <w:r>
        <w:t xml:space="preserve">This lesson plan template was created in 2012 and revised in 2014 to better reflect standards based education and assessment changes.  The original was designed by Indiana Adult Education Teachers during a statewide teacher meeting.  In addition to identifying the required “components” of a lesson plan, teachers also contributed a list of “characteristics” of good lesson plans:  </w:t>
      </w:r>
      <w:r w:rsidRPr="000509D8">
        <w:rPr>
          <w:i/>
        </w:rPr>
        <w:t xml:space="preserve">engaging, fun, visual examples, accommodates for learning styles, clear and concise, flexible within structure, allows for student ownership, includes modifications and adaptations, evokes passion, builds on previous knowledge, and appropriately reflects its audience.  </w:t>
      </w:r>
    </w:p>
    <w:sectPr w:rsidR="000509D8" w:rsidSect="00C90089">
      <w:headerReference w:type="default" r:id="rId12"/>
      <w:footerReference w:type="default" r:id="rId13"/>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drach" w:date="2014-07-29T10:11:00Z" w:initials="j">
    <w:p w14:paraId="505335BD" w14:textId="77777777" w:rsidR="00E9282E" w:rsidRDefault="00E9282E">
      <w:pPr>
        <w:pStyle w:val="CommentText"/>
      </w:pPr>
      <w:r>
        <w:rPr>
          <w:rStyle w:val="CommentReference"/>
        </w:rPr>
        <w:annotationRef/>
      </w:r>
    </w:p>
  </w:comment>
  <w:comment w:id="2" w:author="jdrach" w:date="2014-07-29T10:11:00Z" w:initials="j">
    <w:p w14:paraId="23416C3A" w14:textId="77777777" w:rsidR="00E9282E" w:rsidRDefault="00E9282E">
      <w:pPr>
        <w:pStyle w:val="CommentText"/>
      </w:pPr>
      <w:r>
        <w:rPr>
          <w:rStyle w:val="CommentReference"/>
        </w:rPr>
        <w:annotationRef/>
      </w:r>
    </w:p>
  </w:comment>
  <w:comment w:id="3" w:author="jdrach" w:date="2014-07-29T10:11:00Z" w:initials="j">
    <w:p w14:paraId="1FE1BB5F" w14:textId="77777777" w:rsidR="00E9282E" w:rsidRDefault="00E9282E">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5335BD" w15:done="0"/>
  <w15:commentEx w15:paraId="23416C3A" w15:done="0"/>
  <w15:commentEx w15:paraId="1FE1BB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1CBF0" w14:textId="77777777" w:rsidR="00423A29" w:rsidRDefault="00423A29" w:rsidP="00C90089">
      <w:pPr>
        <w:spacing w:after="0" w:line="240" w:lineRule="auto"/>
      </w:pPr>
      <w:r>
        <w:separator/>
      </w:r>
    </w:p>
  </w:endnote>
  <w:endnote w:type="continuationSeparator" w:id="0">
    <w:p w14:paraId="4479A243" w14:textId="77777777" w:rsidR="00423A29" w:rsidRDefault="00423A29" w:rsidP="00C90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588EC" w14:textId="77777777" w:rsidR="00E9282E" w:rsidRDefault="00E9282E">
    <w:pPr>
      <w:pStyle w:val="Footer"/>
    </w:pPr>
    <w:r>
      <w:t>2012, 2014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79590" w14:textId="77777777" w:rsidR="00423A29" w:rsidRDefault="00423A29" w:rsidP="00C90089">
      <w:pPr>
        <w:spacing w:after="0" w:line="240" w:lineRule="auto"/>
      </w:pPr>
      <w:r>
        <w:separator/>
      </w:r>
    </w:p>
  </w:footnote>
  <w:footnote w:type="continuationSeparator" w:id="0">
    <w:p w14:paraId="45458E90" w14:textId="77777777" w:rsidR="00423A29" w:rsidRDefault="00423A29" w:rsidP="00C90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DD0A9" w14:textId="77777777" w:rsidR="00E9282E" w:rsidRPr="00C90089" w:rsidRDefault="00E9282E">
    <w:pPr>
      <w:pStyle w:val="Header"/>
      <w:rPr>
        <w:rFonts w:ascii="Candara" w:hAnsi="Candara"/>
        <w:b/>
        <w:color w:val="44546A" w:themeColor="text2"/>
      </w:rPr>
    </w:pPr>
    <w:r w:rsidRPr="00C90089">
      <w:rPr>
        <w:b/>
        <w:noProof/>
        <w:color w:val="0000FF"/>
      </w:rPr>
      <w:drawing>
        <wp:anchor distT="0" distB="0" distL="114300" distR="114300" simplePos="0" relativeHeight="251658240" behindDoc="1" locked="0" layoutInCell="1" allowOverlap="1" wp14:anchorId="316BCCEC" wp14:editId="0FA13DB3">
          <wp:simplePos x="0" y="0"/>
          <wp:positionH relativeFrom="column">
            <wp:posOffset>6781800</wp:posOffset>
          </wp:positionH>
          <wp:positionV relativeFrom="paragraph">
            <wp:posOffset>-342900</wp:posOffset>
          </wp:positionV>
          <wp:extent cx="1371600" cy="685800"/>
          <wp:effectExtent l="0" t="0" r="0" b="0"/>
          <wp:wrapNone/>
          <wp:docPr id="1" name="irc_mi" descr="https://secure.surveymonkey.com/_resources/29322/30119322/148c16c9-46d3-4f93-adaa-9d01719736f2.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ecure.surveymonkey.com/_resources/29322/30119322/148c16c9-46d3-4f93-adaa-9d01719736f2.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anchor>
      </w:drawing>
    </w:r>
    <w:r w:rsidRPr="00C90089">
      <w:rPr>
        <w:rFonts w:ascii="Candara" w:hAnsi="Candara"/>
        <w:b/>
        <w:color w:val="44546A" w:themeColor="text2"/>
      </w:rPr>
      <w:t>Indiana Adult Education Lesson Plan Template</w:t>
    </w:r>
    <w:r w:rsidRPr="00C90089">
      <w:rPr>
        <w:rFonts w:ascii="Candara" w:hAnsi="Candara"/>
        <w:b/>
        <w:color w:val="44546A" w:themeColor="text2"/>
      </w:rPr>
      <w:tab/>
    </w:r>
    <w:r w:rsidRPr="00C90089">
      <w:rPr>
        <w:rFonts w:ascii="Candara" w:hAnsi="Candara"/>
        <w:b/>
        <w:color w:val="44546A" w:themeColor="text2"/>
      </w:rPr>
      <w:tab/>
    </w:r>
  </w:p>
  <w:p w14:paraId="0DCABA8A" w14:textId="77777777" w:rsidR="00E9282E" w:rsidRDefault="00E9282E">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Lang">
    <w15:presenceInfo w15:providerId="AD" w15:userId="S-1-5-21-2035452808-1193247925-3595194585-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89"/>
    <w:rsid w:val="000509D8"/>
    <w:rsid w:val="00081ABF"/>
    <w:rsid w:val="00132808"/>
    <w:rsid w:val="00147A36"/>
    <w:rsid w:val="001960B7"/>
    <w:rsid w:val="001D2530"/>
    <w:rsid w:val="00254B96"/>
    <w:rsid w:val="002D45CA"/>
    <w:rsid w:val="002E3FE8"/>
    <w:rsid w:val="003656B6"/>
    <w:rsid w:val="00390E06"/>
    <w:rsid w:val="003C4BB9"/>
    <w:rsid w:val="003C71F6"/>
    <w:rsid w:val="003E0CB9"/>
    <w:rsid w:val="00422E73"/>
    <w:rsid w:val="00423A29"/>
    <w:rsid w:val="004559CF"/>
    <w:rsid w:val="004650C0"/>
    <w:rsid w:val="004C50EA"/>
    <w:rsid w:val="005249F6"/>
    <w:rsid w:val="005352F2"/>
    <w:rsid w:val="00546962"/>
    <w:rsid w:val="005A7076"/>
    <w:rsid w:val="006220C3"/>
    <w:rsid w:val="006D2DCF"/>
    <w:rsid w:val="006F1643"/>
    <w:rsid w:val="007A276C"/>
    <w:rsid w:val="0081514C"/>
    <w:rsid w:val="008231B9"/>
    <w:rsid w:val="00932A6E"/>
    <w:rsid w:val="00937F69"/>
    <w:rsid w:val="00940EA0"/>
    <w:rsid w:val="009709A0"/>
    <w:rsid w:val="00992C56"/>
    <w:rsid w:val="00A10274"/>
    <w:rsid w:val="00A852EE"/>
    <w:rsid w:val="00B2532A"/>
    <w:rsid w:val="00B27D83"/>
    <w:rsid w:val="00B506A8"/>
    <w:rsid w:val="00BA0B44"/>
    <w:rsid w:val="00C90089"/>
    <w:rsid w:val="00D57B5F"/>
    <w:rsid w:val="00E03605"/>
    <w:rsid w:val="00E26BC7"/>
    <w:rsid w:val="00E403AF"/>
    <w:rsid w:val="00E450C8"/>
    <w:rsid w:val="00E53BF4"/>
    <w:rsid w:val="00E9282E"/>
    <w:rsid w:val="00ED4626"/>
    <w:rsid w:val="00FC1801"/>
    <w:rsid w:val="00FE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34DD9"/>
  <w15:docId w15:val="{C7E97E51-1143-40F4-8D86-384A0CEF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089"/>
  </w:style>
  <w:style w:type="paragraph" w:styleId="Footer">
    <w:name w:val="footer"/>
    <w:basedOn w:val="Normal"/>
    <w:link w:val="FooterChar"/>
    <w:uiPriority w:val="99"/>
    <w:unhideWhenUsed/>
    <w:rsid w:val="00C90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089"/>
  </w:style>
  <w:style w:type="table" w:styleId="TableGrid">
    <w:name w:val="Table Grid"/>
    <w:basedOn w:val="TableNormal"/>
    <w:uiPriority w:val="39"/>
    <w:rsid w:val="00C90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C9008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3E0CB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509D8"/>
    <w:rPr>
      <w:color w:val="0563C1" w:themeColor="hyperlink"/>
      <w:u w:val="single"/>
    </w:rPr>
  </w:style>
  <w:style w:type="character" w:styleId="FollowedHyperlink">
    <w:name w:val="FollowedHyperlink"/>
    <w:basedOn w:val="DefaultParagraphFont"/>
    <w:uiPriority w:val="99"/>
    <w:semiHidden/>
    <w:unhideWhenUsed/>
    <w:rsid w:val="000509D8"/>
    <w:rPr>
      <w:color w:val="954F72" w:themeColor="followedHyperlink"/>
      <w:u w:val="single"/>
    </w:rPr>
  </w:style>
  <w:style w:type="paragraph" w:styleId="BalloonText">
    <w:name w:val="Balloon Text"/>
    <w:basedOn w:val="Normal"/>
    <w:link w:val="BalloonTextChar"/>
    <w:uiPriority w:val="99"/>
    <w:semiHidden/>
    <w:unhideWhenUsed/>
    <w:rsid w:val="0081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4C"/>
    <w:rPr>
      <w:rFonts w:ascii="Tahoma" w:hAnsi="Tahoma" w:cs="Tahoma"/>
      <w:sz w:val="16"/>
      <w:szCs w:val="16"/>
    </w:rPr>
  </w:style>
  <w:style w:type="character" w:styleId="CommentReference">
    <w:name w:val="annotation reference"/>
    <w:basedOn w:val="DefaultParagraphFont"/>
    <w:uiPriority w:val="99"/>
    <w:semiHidden/>
    <w:unhideWhenUsed/>
    <w:rsid w:val="00B506A8"/>
    <w:rPr>
      <w:sz w:val="16"/>
      <w:szCs w:val="16"/>
    </w:rPr>
  </w:style>
  <w:style w:type="paragraph" w:styleId="CommentText">
    <w:name w:val="annotation text"/>
    <w:basedOn w:val="Normal"/>
    <w:link w:val="CommentTextChar"/>
    <w:uiPriority w:val="99"/>
    <w:semiHidden/>
    <w:unhideWhenUsed/>
    <w:rsid w:val="00B506A8"/>
    <w:pPr>
      <w:spacing w:line="240" w:lineRule="auto"/>
    </w:pPr>
    <w:rPr>
      <w:sz w:val="20"/>
      <w:szCs w:val="20"/>
    </w:rPr>
  </w:style>
  <w:style w:type="character" w:customStyle="1" w:styleId="CommentTextChar">
    <w:name w:val="Comment Text Char"/>
    <w:basedOn w:val="DefaultParagraphFont"/>
    <w:link w:val="CommentText"/>
    <w:uiPriority w:val="99"/>
    <w:semiHidden/>
    <w:rsid w:val="00B506A8"/>
    <w:rPr>
      <w:sz w:val="20"/>
      <w:szCs w:val="20"/>
    </w:rPr>
  </w:style>
  <w:style w:type="paragraph" w:styleId="CommentSubject">
    <w:name w:val="annotation subject"/>
    <w:basedOn w:val="CommentText"/>
    <w:next w:val="CommentText"/>
    <w:link w:val="CommentSubjectChar"/>
    <w:uiPriority w:val="99"/>
    <w:semiHidden/>
    <w:unhideWhenUsed/>
    <w:rsid w:val="00B506A8"/>
    <w:rPr>
      <w:b/>
      <w:bCs/>
    </w:rPr>
  </w:style>
  <w:style w:type="character" w:customStyle="1" w:styleId="CommentSubjectChar">
    <w:name w:val="Comment Subject Char"/>
    <w:basedOn w:val="CommentTextChar"/>
    <w:link w:val="CommentSubject"/>
    <w:uiPriority w:val="99"/>
    <w:semiHidden/>
    <w:rsid w:val="00B506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source=images&amp;cd=&amp;cad=rja&amp;uact=8&amp;docid=p30Z6fLBnETREM&amp;tbnid=3BiBjse4ExeIOM:&amp;ved=0CAUQjRw&amp;url=http://theteachablemoments.wordpress.com/2012/03/08/dok-is-not-a-verb-and-it-is-not-blooms-taxonomy-in-a-circle/&amp;ei=2VOYU-r5CtLNsQSpn4LgCA&amp;bvm=bv.68693194,d.cWc&amp;psig=AFQjCNEhpUPWlItP8Z9C6ZJLXC_1E7v7uA&amp;ust=1402578252955798" TargetMode="External"/><Relationship Id="rId13"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lincs.ed.gov/publications/pdf/CCRStandardsAdultEd.pdf" TargetMode="Externa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yperlink" Target="http://blogs.mtlakes.org/curriculum/files/2012/10/Screen-Shot-2012-10-21-at-4.57.09-PM.png"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hyperlink" Target="https://www.google.com/url?sa=i&amp;rct=j&amp;q=&amp;esrc=s&amp;source=images&amp;cd=&amp;cad=rja&amp;uact=8&amp;docid=4FhU8sNwLaJbeM&amp;tbnid=ZbKH9p2Oc88NBM:&amp;ved=0CAUQjRw&amp;url=https://www.surveymonkey.com/s/IndianaAE-ESLPD&amp;ei=Nk6YU5vYHovlsASwmoCQDQ&amp;bvm=bv.68693194,d.cWc&amp;psig=AFQjCNHG2z1yG5psSEdNkJpJY88DhI5XJw&amp;ust=1402576820647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4712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Harris</dc:creator>
  <cp:lastModifiedBy>Michael Lang</cp:lastModifiedBy>
  <cp:revision>2</cp:revision>
  <dcterms:created xsi:type="dcterms:W3CDTF">2014-10-03T14:35:00Z</dcterms:created>
  <dcterms:modified xsi:type="dcterms:W3CDTF">2014-10-03T14:35:00Z</dcterms:modified>
</cp:coreProperties>
</file>